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092"/>
        <w:gridCol w:w="718"/>
        <w:gridCol w:w="1114"/>
        <w:gridCol w:w="132"/>
        <w:gridCol w:w="377"/>
        <w:gridCol w:w="560"/>
        <w:gridCol w:w="1103"/>
        <w:gridCol w:w="591"/>
        <w:gridCol w:w="168"/>
        <w:gridCol w:w="707"/>
        <w:gridCol w:w="129"/>
        <w:gridCol w:w="698"/>
        <w:tblGridChange w:id="0">
          <w:tblGrid>
            <w:gridCol w:w="577"/>
            <w:gridCol w:w="962"/>
            <w:gridCol w:w="1092"/>
            <w:gridCol w:w="718"/>
            <w:gridCol w:w="1114"/>
            <w:gridCol w:w="132"/>
            <w:gridCol w:w="1035"/>
            <w:gridCol w:w="1005"/>
            <w:gridCol w:w="591"/>
            <w:gridCol w:w="168"/>
            <w:gridCol w:w="707"/>
            <w:gridCol w:w="129"/>
            <w:gridCol w:w="698"/>
          </w:tblGrid>
        </w:tblGridChange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tblHeader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tblHeader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tblHeader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宣传经费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91" w:hRule="exact"/>
          <w:tblHeader/>
          <w:jc w:val="center"/>
          <w:trPrChange w:id="1" w:author="Administrator" w:date="2025-08-28T15:56:28Z">
            <w:trPr>
              <w:trHeight w:val="291" w:hRule="exact"/>
              <w:tblHeader/>
              <w:jc w:val="center"/>
            </w:trPr>
          </w:trPrChange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2" w:author="Administrator" w:date="2025-08-28T15:56:28Z">
              <w:tcPr>
                <w:tcW w:w="1539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" w:author="Administrator" w:date="2025-08-28T15:56:28Z">
              <w:tcPr>
                <w:tcW w:w="4091" w:type="dxa"/>
                <w:gridSpan w:val="5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党群工作办公室（宣传）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" w:author="Administrator" w:date="2025-08-28T15:56:28Z">
              <w:tcPr>
                <w:tcW w:w="10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" w:author="Administrator" w:date="2025-08-28T15:56:28Z">
              <w:tcPr>
                <w:tcW w:w="2293" w:type="dxa"/>
                <w:gridSpan w:val="5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91" w:hRule="exact"/>
          <w:tblHeader/>
          <w:jc w:val="center"/>
          <w:trPrChange w:id="6" w:author="Administrator" w:date="2025-08-28T15:56:28Z">
            <w:trPr>
              <w:trHeight w:val="291" w:hRule="exact"/>
              <w:tblHeader/>
              <w:jc w:val="center"/>
            </w:trPr>
          </w:trPrChange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7" w:author="Administrator" w:date="2025-08-28T15:56:28Z">
              <w:tcPr>
                <w:tcW w:w="1539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8" w:author="Administrator" w:date="2025-08-28T15:56:28Z">
              <w:tcPr>
                <w:tcW w:w="4091" w:type="dxa"/>
                <w:gridSpan w:val="5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9" w:author="Administrator" w:date="2025-08-28T15:56:28Z">
              <w:tcPr>
                <w:tcW w:w="10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0" w:author="Administrator" w:date="2025-08-28T15:56:28Z">
              <w:tcPr>
                <w:tcW w:w="2293" w:type="dxa"/>
                <w:gridSpan w:val="5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1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81" w:hRule="exact"/>
          <w:tblHeader/>
          <w:jc w:val="center"/>
          <w:trPrChange w:id="11" w:author="Administrator" w:date="2025-08-28T15:56:28Z">
            <w:trPr>
              <w:trHeight w:val="581" w:hRule="exact"/>
              <w:tblHeader/>
              <w:jc w:val="center"/>
            </w:trPr>
          </w:trPrChange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2" w:author="Administrator" w:date="2025-08-28T15:56:28Z">
              <w:tcPr>
                <w:tcW w:w="1539" w:type="dxa"/>
                <w:gridSpan w:val="2"/>
                <w:vMerge w:val="restar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3" w:author="Administrator" w:date="2025-08-28T15:56:28Z">
              <w:tcPr>
                <w:tcW w:w="181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4" w:author="Administrator" w:date="2025-08-28T15:56:28Z">
              <w:tcPr>
                <w:tcW w:w="111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5" w:author="Administrator" w:date="2025-08-28T15:56:28Z">
              <w:tcPr>
                <w:tcW w:w="1167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6" w:author="Administrator" w:date="2025-08-28T15:56:28Z">
              <w:tcPr>
                <w:tcW w:w="10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7" w:author="Administrator" w:date="2025-08-28T15:56:28Z">
              <w:tcPr>
                <w:tcW w:w="759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8" w:author="Administrator" w:date="2025-08-28T15:56:28Z">
              <w:tcPr>
                <w:tcW w:w="836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9" w:author="Administrator" w:date="2025-08-28T15:56:28Z">
              <w:tcPr>
                <w:tcW w:w="69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0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56" w:hRule="exact"/>
          <w:tblHeader/>
          <w:jc w:val="center"/>
          <w:trPrChange w:id="20" w:author="Administrator" w:date="2025-08-28T15:56:28Z">
            <w:trPr>
              <w:trHeight w:val="356" w:hRule="exact"/>
              <w:tblHeader/>
              <w:jc w:val="center"/>
            </w:trPr>
          </w:trPrChange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21" w:author="Administrator" w:date="2025-08-28T15:56:28Z">
              <w:tcPr>
                <w:tcW w:w="1539" w:type="dxa"/>
                <w:gridSpan w:val="2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2" w:author="Administrator" w:date="2025-08-28T15:56:28Z">
              <w:tcPr>
                <w:tcW w:w="181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3" w:author="Administrator" w:date="2025-08-28T15:56:28Z">
              <w:tcPr>
                <w:tcW w:w="111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4" w:author="Administrator" w:date="2025-08-28T15:56:28Z">
              <w:tcPr>
                <w:tcW w:w="1167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5" w:author="Administrator" w:date="2025-08-28T15:56:28Z">
              <w:tcPr>
                <w:tcW w:w="10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58.966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6" w:author="Administrator" w:date="2025-08-28T15:56:28Z">
              <w:tcPr>
                <w:tcW w:w="759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7" w:author="Administrator" w:date="2025-08-28T15:56:28Z">
              <w:tcPr>
                <w:tcW w:w="836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99.94%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8" w:author="Administrator" w:date="2025-08-28T15:56:28Z">
              <w:tcPr>
                <w:tcW w:w="69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9.994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9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1" w:hRule="exact"/>
          <w:tblHeader/>
          <w:jc w:val="center"/>
          <w:trPrChange w:id="29" w:author="Administrator" w:date="2025-08-28T15:56:28Z">
            <w:trPr>
              <w:trHeight w:val="331" w:hRule="exact"/>
              <w:tblHeader/>
              <w:jc w:val="center"/>
            </w:trPr>
          </w:trPrChange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30" w:author="Administrator" w:date="2025-08-28T15:56:28Z">
              <w:tcPr>
                <w:tcW w:w="1539" w:type="dxa"/>
                <w:gridSpan w:val="2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1" w:author="Administrator" w:date="2025-08-28T15:56:28Z">
              <w:tcPr>
                <w:tcW w:w="181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2" w:author="Administrator" w:date="2025-08-28T15:56:28Z">
              <w:tcPr>
                <w:tcW w:w="111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3" w:author="Administrator" w:date="2025-08-28T15:56:28Z">
              <w:tcPr>
                <w:tcW w:w="1167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4" w:author="Administrator" w:date="2025-08-28T15:56:28Z">
              <w:tcPr>
                <w:tcW w:w="10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58.966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5" w:author="Administrator" w:date="2025-08-28T15:56:28Z">
              <w:tcPr>
                <w:tcW w:w="759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6" w:author="Administrator" w:date="2025-08-28T15:56:28Z">
              <w:tcPr>
                <w:tcW w:w="836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99.94%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37" w:author="Administrator" w:date="2025-08-28T15:56:28Z">
              <w:tcPr>
                <w:tcW w:w="69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38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91" w:hRule="exact"/>
          <w:tblHeader/>
          <w:jc w:val="center"/>
          <w:trPrChange w:id="38" w:author="Administrator" w:date="2025-08-28T15:56:28Z">
            <w:trPr>
              <w:trHeight w:val="291" w:hRule="exact"/>
              <w:tblHeader/>
              <w:jc w:val="center"/>
            </w:trPr>
          </w:trPrChange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39" w:author="Administrator" w:date="2025-08-28T15:56:28Z">
              <w:tcPr>
                <w:tcW w:w="1539" w:type="dxa"/>
                <w:gridSpan w:val="2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0" w:author="Administrator" w:date="2025-08-28T15:56:28Z">
              <w:tcPr>
                <w:tcW w:w="181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1" w:author="Administrator" w:date="2025-08-28T15:56:28Z">
              <w:tcPr>
                <w:tcW w:w="111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2" w:author="Administrator" w:date="2025-08-28T15:56:28Z">
              <w:tcPr>
                <w:tcW w:w="1167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3" w:author="Administrator" w:date="2025-08-28T15:56:28Z">
              <w:tcPr>
                <w:tcW w:w="10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4" w:author="Administrator" w:date="2025-08-28T15:56:28Z">
              <w:tcPr>
                <w:tcW w:w="759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5" w:author="Administrator" w:date="2025-08-28T15:56:28Z">
              <w:tcPr>
                <w:tcW w:w="836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6" w:author="Administrator" w:date="2025-08-28T15:56:28Z">
              <w:tcPr>
                <w:tcW w:w="69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47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91" w:hRule="exact"/>
          <w:tblHeader/>
          <w:jc w:val="center"/>
          <w:trPrChange w:id="47" w:author="Administrator" w:date="2025-08-28T15:56:28Z">
            <w:trPr>
              <w:trHeight w:val="291" w:hRule="exact"/>
              <w:tblHeader/>
              <w:jc w:val="center"/>
            </w:trPr>
          </w:trPrChange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48" w:author="Administrator" w:date="2025-08-28T15:56:28Z">
              <w:tcPr>
                <w:tcW w:w="1539" w:type="dxa"/>
                <w:gridSpan w:val="2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49" w:author="Administrator" w:date="2025-08-28T15:56:28Z">
              <w:tcPr>
                <w:tcW w:w="181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0" w:author="Administrator" w:date="2025-08-28T15:56:28Z">
              <w:tcPr>
                <w:tcW w:w="111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1" w:author="Administrator" w:date="2025-08-28T15:56:28Z">
              <w:tcPr>
                <w:tcW w:w="1167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2" w:author="Administrator" w:date="2025-08-28T15:56:28Z">
              <w:tcPr>
                <w:tcW w:w="10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3" w:author="Administrator" w:date="2025-08-28T15:56:28Z">
              <w:tcPr>
                <w:tcW w:w="759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4" w:author="Administrator" w:date="2025-08-28T15:56:28Z">
              <w:tcPr>
                <w:tcW w:w="836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5" w:author="Administrator" w:date="2025-08-28T15:56:28Z">
              <w:tcPr>
                <w:tcW w:w="69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56" w:author="Administrator" w:date="2025-08-28T15:55:32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46" w:hRule="atLeast"/>
          <w:tblHeader/>
          <w:jc w:val="center"/>
          <w:trPrChange w:id="56" w:author="Administrator" w:date="2025-08-28T15:55:32Z">
            <w:trPr>
              <w:trHeight w:val="346" w:hRule="atLeast"/>
              <w:tblHeader/>
              <w:jc w:val="center"/>
            </w:trPr>
          </w:trPrChange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57" w:author="Administrator" w:date="2025-08-28T15:55:32Z">
              <w:tcPr>
                <w:tcW w:w="577" w:type="dxa"/>
                <w:vMerge w:val="restart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8" w:author="Administrator" w:date="2025-08-28T15:55:32Z">
              <w:tcPr>
                <w:tcW w:w="5053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9" w:author="Administrator" w:date="2025-08-28T15:55:32Z">
              <w:tcPr>
                <w:tcW w:w="3298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60" w:author="Administrator" w:date="2025-08-28T15:55:37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536" w:hRule="atLeast"/>
          <w:tblHeader/>
          <w:jc w:val="center"/>
          <w:trPrChange w:id="60" w:author="Administrator" w:date="2025-08-28T15:55:37Z">
            <w:trPr>
              <w:trHeight w:val="3676" w:hRule="atLeas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61" w:author="Administrator" w:date="2025-08-28T15:55:37Z">
              <w:tcPr>
                <w:tcW w:w="577" w:type="dxa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3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62" w:author="Administrator" w:date="2025-08-28T15:55:37Z">
              <w:tcPr>
                <w:tcW w:w="5053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del w:id="63" w:author="Administrator" w:date="2025-08-28T15:55:14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del w:id="64" w:author="Administrator" w:date="2025-08-28T15:54:52Z">
              <w:r>
                <w:rPr>
                  <w:rFonts w:hint="default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认真落实</w:delText>
              </w:r>
            </w:del>
            <w:ins w:id="65" w:author="xyy" w:date="2025-08-28T15:02:42Z">
              <w:del w:id="66" w:author="Administrator" w:date="2025-08-28T15:54:52Z"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  <w:lang w:val="en-US" w:eastAsia="zh-CN"/>
                  </w:rPr>
                  <w:delText>市委</w:delText>
                </w:r>
              </w:del>
            </w:ins>
            <w:ins w:id="67" w:author="xyy" w:date="2025-08-28T15:02:43Z">
              <w:del w:id="68" w:author="Administrator" w:date="2025-08-28T15:54:52Z"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  <w:lang w:val="en-US" w:eastAsia="zh-CN"/>
                  </w:rPr>
                  <w:delText>、</w:delText>
                </w:r>
              </w:del>
            </w:ins>
            <w:del w:id="69" w:author="Administrator" w:date="2025-08-28T15:54:52Z">
              <w:r>
                <w:rPr>
                  <w:rFonts w:hint="default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区委宣传部的工作部署，</w:delText>
              </w:r>
            </w:del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加强基层宣传思想</w:t>
            </w:r>
            <w:ins w:id="70" w:author="xyy" w:date="2025-08-28T15:02:33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文化</w:t>
              </w:r>
            </w:ins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工作，有计划、有</w:t>
            </w:r>
            <w:del w:id="71" w:author="xyy" w:date="2025-08-28T15:02:56Z">
              <w:r>
                <w:rPr>
                  <w:rFonts w:hint="default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部署</w:delText>
              </w:r>
            </w:del>
            <w:ins w:id="72" w:author="xyy" w:date="2025-08-28T15:02:56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步骤</w:t>
              </w:r>
            </w:ins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地开展多种形式、成效显著的宣传教育讲座、百姓宣讲、</w:t>
            </w:r>
            <w:ins w:id="73" w:author="xyy" w:date="2025-08-28T15:04:51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新闻</w:t>
              </w:r>
            </w:ins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通讯员培训活动，营造</w:t>
            </w:r>
            <w:del w:id="74" w:author="xyy" w:date="2025-08-28T15:03:19Z">
              <w:r>
                <w:rPr>
                  <w:rFonts w:hint="default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崇尚核心价值观、</w:delText>
              </w:r>
            </w:del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崇德向善、爱护环境、礼让守序、诚实守信、文明有责的人文环境和氛围。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del w:id="75" w:author="Administrator" w:date="2025-08-28T15:55:13Z">
              <w:r>
                <w:rPr>
                  <w:rFonts w:hint="default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通过订阅党报党刊，提高党员干部政治理论水平，促进领导班子思想政治建设。</w:delText>
              </w:r>
            </w:del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同时，加强党风廉政建设，筑牢拒腐防变</w:t>
            </w:r>
            <w:del w:id="76" w:author="xyy" w:date="2025-08-28T15:03:59Z">
              <w:r>
                <w:rPr>
                  <w:rFonts w:hint="default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意识</w:delText>
              </w:r>
            </w:del>
            <w:ins w:id="77" w:author="xyy" w:date="2025-08-28T15:03:59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思想</w:t>
              </w:r>
            </w:ins>
            <w:ins w:id="78" w:author="xyy" w:date="2025-08-28T15:04:02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防线</w:t>
              </w:r>
            </w:ins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，做到自重、自警、自醒、自励。紧密结合街道202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年重点工作，坚持正面宣传为主，拓宽宣传载体，提高广外知名度。建立有广外特点的宣传体系，努力</w:t>
            </w:r>
            <w:del w:id="79" w:author="xyy" w:date="2025-08-28T15:04:23Z">
              <w:r>
                <w:rPr>
                  <w:rFonts w:hint="default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增强</w:delText>
              </w:r>
            </w:del>
            <w:ins w:id="80" w:author="xyy" w:date="2025-08-28T15:04:23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提升</w:t>
              </w:r>
            </w:ins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宣传教育、新闻报道、舆论引导、文化建设等工作的整体性、指导性、实效性。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81" w:author="Administrator" w:date="2025-08-28T15:55:37Z">
              <w:tcPr>
                <w:tcW w:w="3298" w:type="dxa"/>
                <w:gridSpan w:val="6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del w:id="82" w:author="Administrator" w:date="2025-08-28T15:55:26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落实区</w:delText>
              </w:r>
            </w:del>
            <w:ins w:id="83" w:author="xyy" w:date="2025-08-28T15:04:37Z">
              <w:del w:id="84" w:author="Administrator" w:date="2025-08-28T15:55:26Z"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  <w:lang w:val="en-US" w:eastAsia="zh-CN"/>
                  </w:rPr>
                  <w:delText>市委区委</w:delText>
                </w:r>
              </w:del>
            </w:ins>
            <w:del w:id="85" w:author="Administrator" w:date="2025-08-28T15:55:26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工作部署，</w:delText>
              </w:r>
            </w:del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加强基层宣传思想</w:t>
            </w:r>
            <w:ins w:id="86" w:author="xyy" w:date="2025-08-28T15:04:44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文化</w:t>
              </w:r>
            </w:ins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工作，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4场</w:t>
            </w:r>
            <w:ins w:id="87" w:author="xyy" w:date="2025-08-28T15:04:55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新闻</w:t>
              </w:r>
            </w:ins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通讯员培训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，承办3场市级宣讲和1场区级精神文明建设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活动，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统筹街道-社区两级理论宣讲和百姓宣讲活动，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营造</w:t>
            </w:r>
            <w:del w:id="88" w:author="xyy" w:date="2025-08-28T15:05:07Z">
              <w:r>
                <w:rPr>
                  <w:rFonts w:hint="default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崇尚核心价值观、</w:delText>
              </w:r>
            </w:del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崇德向善、爱护环境、礼让守序、诚实守信、文明有责的人文环境和氛围。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紧密结合街道202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年重点工作，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拓展中央、市、区媒体“朋友圈”，宣传报道街道特色工作542条，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增强宣传教育、新闻报道、舆论引导、文化建设等工作的整体性、指导性、实效性。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89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17" w:hRule="exact"/>
          <w:tblHeader/>
          <w:jc w:val="center"/>
          <w:trPrChange w:id="89" w:author="Administrator" w:date="2025-08-28T15:56:28Z">
            <w:trPr>
              <w:trHeight w:val="517" w:hRule="exact"/>
              <w:tblHeader/>
              <w:jc w:val="center"/>
            </w:trPr>
          </w:trPrChange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  <w:tcPrChange w:id="90" w:author="Administrator" w:date="2025-08-28T15:56:28Z">
              <w:tcPr>
                <w:tcW w:w="577" w:type="dxa"/>
                <w:vMerge w:val="restart"/>
                <w:tcBorders>
                  <w:top w:val="nil"/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91" w:author="Administrator" w:date="2025-08-28T15:56:28Z">
              <w:tcPr>
                <w:tcW w:w="96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92" w:author="Administrator" w:date="2025-08-28T15:56:28Z">
              <w:tcPr>
                <w:tcW w:w="10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93" w:author="Administrator" w:date="2025-08-28T15:56:28Z">
              <w:tcPr>
                <w:tcW w:w="1964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94" w:author="Administrator" w:date="2025-08-28T15:56:28Z">
              <w:tcPr>
                <w:tcW w:w="103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95" w:author="Administrator" w:date="2025-08-28T15:56:28Z">
              <w:tcPr>
                <w:tcW w:w="10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96" w:author="Administrator" w:date="2025-08-28T15:56:28Z">
              <w:tcPr>
                <w:tcW w:w="591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97" w:author="Administrator" w:date="2025-08-28T15:56:28Z">
              <w:tcPr>
                <w:tcW w:w="875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98" w:author="Administrator" w:date="2025-08-28T15:56:28Z">
              <w:tcPr>
                <w:tcW w:w="827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99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34" w:hRule="exact"/>
          <w:tblHeader/>
          <w:jc w:val="center"/>
          <w:trPrChange w:id="99" w:author="Administrator" w:date="2025-08-28T15:56:28Z">
            <w:trPr>
              <w:trHeight w:val="1134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100" w:author="Administrator" w:date="2025-08-28T15:56:28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01" w:author="Administrator" w:date="2025-08-28T15:56:28Z">
              <w:tcPr>
                <w:tcW w:w="962" w:type="dxa"/>
                <w:vMerge w:val="restart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02" w:author="Administrator" w:date="2025-08-28T15:56:28Z">
              <w:tcPr>
                <w:tcW w:w="1092" w:type="dxa"/>
                <w:vMerge w:val="restart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03" w:author="Administrator" w:date="2025-08-28T15:56:28Z">
              <w:tcPr>
                <w:tcW w:w="1964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指标1：全年中央、市、区级媒体报道广外工作篇数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04" w:author="Administrator" w:date="2025-08-28T15:56:28Z">
              <w:tcPr>
                <w:tcW w:w="103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≥150篇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05" w:author="Administrator" w:date="2025-08-28T15:56:28Z">
              <w:tcPr>
                <w:tcW w:w="10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542条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06" w:author="Administrator" w:date="2025-08-28T15:56:28Z">
              <w:tcPr>
                <w:tcW w:w="591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07" w:author="Administrator" w:date="2025-08-28T15:56:28Z">
              <w:tcPr>
                <w:tcW w:w="875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08" w:author="Administrator" w:date="2025-08-28T15:56:28Z">
              <w:tcPr>
                <w:tcW w:w="827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09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91" w:hRule="exact"/>
          <w:tblHeader/>
          <w:jc w:val="center"/>
          <w:trPrChange w:id="109" w:author="Administrator" w:date="2025-08-28T15:56:28Z">
            <w:trPr>
              <w:trHeight w:val="391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110" w:author="Administrator" w:date="2025-08-28T15:56:28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11" w:author="Administrator" w:date="2025-08-28T15:56:28Z">
              <w:tcPr>
                <w:tcW w:w="962" w:type="dxa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12" w:author="Administrator" w:date="2025-08-28T15:56:28Z">
              <w:tcPr>
                <w:tcW w:w="1092" w:type="dxa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13" w:author="Administrator" w:date="2025-08-28T15:56:28Z">
              <w:tcPr>
                <w:tcW w:w="1964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指标2：征订覆盖范围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14" w:author="Administrator" w:date="2025-08-28T15:56:28Z">
              <w:tcPr>
                <w:tcW w:w="103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450人/次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15" w:author="Administrator" w:date="2025-08-28T15:56:28Z">
              <w:tcPr>
                <w:tcW w:w="10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1190次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16" w:author="Administrator" w:date="2025-08-28T15:56:28Z">
              <w:tcPr>
                <w:tcW w:w="591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17" w:author="Administrator" w:date="2025-08-28T15:56:28Z">
              <w:tcPr>
                <w:tcW w:w="875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18" w:author="Administrator" w:date="2025-08-28T15:56:28Z">
              <w:tcPr>
                <w:tcW w:w="827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19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873" w:hRule="exact"/>
          <w:tblHeader/>
          <w:jc w:val="center"/>
          <w:trPrChange w:id="119" w:author="Administrator" w:date="2025-08-28T15:56:28Z">
            <w:trPr>
              <w:trHeight w:val="873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120" w:author="Administrator" w:date="2025-08-28T15:56:28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21" w:author="Administrator" w:date="2025-08-28T15:56:28Z">
              <w:tcPr>
                <w:tcW w:w="962" w:type="dxa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  <w:tcPrChange w:id="122" w:author="Administrator" w:date="2025-08-28T15:56:28Z">
              <w:tcPr>
                <w:tcW w:w="1092" w:type="dxa"/>
                <w:vMerge w:val="restart"/>
                <w:tcBorders>
                  <w:top w:val="nil"/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23" w:author="Administrator" w:date="2025-08-28T15:56:28Z">
              <w:tcPr>
                <w:tcW w:w="1964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指标1：打造街道级特色宣讲团，在地区开展宣讲活动的及时率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24" w:author="Administrator" w:date="2025-08-28T15:56:28Z">
              <w:tcPr>
                <w:tcW w:w="103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25" w:author="Administrator" w:date="2025-08-28T15:56:28Z">
              <w:tcPr>
                <w:tcW w:w="100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26" w:author="Administrator" w:date="2025-08-28T15:56:28Z">
              <w:tcPr>
                <w:tcW w:w="591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27" w:author="Administrator" w:date="2025-08-28T15:56:28Z">
              <w:tcPr>
                <w:tcW w:w="875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28" w:author="Administrator" w:date="2025-08-28T15:56:28Z">
              <w:tcPr>
                <w:tcW w:w="827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29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41" w:hRule="exact"/>
          <w:tblHeader/>
          <w:jc w:val="center"/>
          <w:trPrChange w:id="129" w:author="Administrator" w:date="2025-08-28T15:56:28Z">
            <w:trPr>
              <w:trHeight w:val="1361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130" w:author="Administrator" w:date="2025-08-28T15:56:28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31" w:author="Administrator" w:date="2025-08-28T15:56:28Z">
              <w:tcPr>
                <w:tcW w:w="962" w:type="dxa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32" w:author="Administrator" w:date="2025-08-28T15:56:28Z">
              <w:tcPr>
                <w:tcW w:w="1092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33" w:author="Administrator" w:date="2025-08-28T15:56:28Z">
              <w:tcPr>
                <w:tcW w:w="1964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党报党刊</w:t>
            </w:r>
            <w:del w:id="134" w:author="Administrator" w:date="2025-08-28T15:56:02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</w:rPr>
                <w:delText>征订对机关各部门、老干部各社区党总支(党支部)和非公党支部书记</w:delText>
              </w:r>
            </w:del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人员覆盖率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35" w:author="Administrator" w:date="2025-08-28T15:56:28Z">
              <w:tcPr>
                <w:tcW w:w="103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36" w:author="Administrator" w:date="2025-08-28T15:56:28Z">
              <w:tcPr>
                <w:tcW w:w="100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37" w:author="Administrator" w:date="2025-08-28T15:56:28Z">
              <w:tcPr>
                <w:tcW w:w="591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38" w:author="Administrator" w:date="2025-08-28T15:56:28Z">
              <w:tcPr>
                <w:tcW w:w="875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39" w:author="Administrator" w:date="2025-08-28T15:56:28Z">
              <w:tcPr>
                <w:tcW w:w="827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40" w:author="Administrator" w:date="2025-08-28T15:56:32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747" w:hRule="exact"/>
          <w:tblHeader/>
          <w:jc w:val="center"/>
          <w:trPrChange w:id="140" w:author="Administrator" w:date="2025-08-28T15:56:32Z">
            <w:trPr>
              <w:trHeight w:val="3397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141" w:author="Administrator" w:date="2025-08-28T15:56:32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42" w:author="Administrator" w:date="2025-08-28T15:56:32Z">
              <w:tcPr>
                <w:tcW w:w="962" w:type="dxa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  <w:tcPrChange w:id="143" w:author="Administrator" w:date="2025-08-28T15:56:32Z">
              <w:tcPr>
                <w:tcW w:w="1092" w:type="dxa"/>
                <w:vMerge w:val="restart"/>
                <w:tcBorders>
                  <w:top w:val="single" w:color="auto" w:sz="4" w:space="0"/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44" w:author="Administrator" w:date="2025-08-28T15:56:32Z">
              <w:tcPr>
                <w:tcW w:w="1964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指标1：宣传活动开展时间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45" w:author="Administrator" w:date="2025-08-28T15:56:32Z">
              <w:tcPr>
                <w:tcW w:w="103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del w:id="146" w:author="Administrator" w:date="2025-08-28T15:56:17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</w:rPr>
                <w:delText>根据区委宣传部</w:delText>
              </w:r>
            </w:del>
            <w:ins w:id="147" w:author="xyy" w:date="2025-08-28T15:05:55Z">
              <w:del w:id="148" w:author="Administrator" w:date="2025-08-28T15:56:17Z">
                <w:r>
                  <w:rPr>
                    <w:rFonts w:hint="eastAsia" w:ascii="宋体" w:hAnsi="宋体" w:eastAsia="宋体" w:cs="宋体"/>
                    <w:color w:val="000000"/>
                    <w:kern w:val="0"/>
                    <w:sz w:val="18"/>
                    <w:szCs w:val="18"/>
                    <w:lang w:eastAsia="zh-CN"/>
                  </w:rPr>
                  <w:delText>市委</w:delText>
                </w:r>
              </w:del>
            </w:ins>
            <w:ins w:id="149" w:author="xyy" w:date="2025-08-28T15:05:56Z">
              <w:del w:id="150" w:author="Administrator" w:date="2025-08-28T15:56:17Z">
                <w:r>
                  <w:rPr>
                    <w:rFonts w:hint="eastAsia" w:ascii="宋体" w:hAnsi="宋体" w:eastAsia="宋体" w:cs="宋体"/>
                    <w:color w:val="000000"/>
                    <w:kern w:val="0"/>
                    <w:sz w:val="18"/>
                    <w:szCs w:val="18"/>
                    <w:lang w:eastAsia="zh-CN"/>
                  </w:rPr>
                  <w:delText>区委</w:delText>
                </w:r>
              </w:del>
            </w:ins>
            <w:del w:id="151" w:author="Administrator" w:date="2025-08-28T15:56:17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</w:rPr>
                <w:delText>通知要求和实际工作开展</w:delText>
              </w:r>
            </w:del>
            <w:ins w:id="152" w:author="Administrator" w:date="2025-08-28T15:56:17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根据</w:t>
              </w:r>
            </w:ins>
            <w:ins w:id="153" w:author="Administrator" w:date="2025-08-28T15:56:2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工作计划</w:t>
              </w:r>
            </w:ins>
            <w:ins w:id="154" w:author="Administrator" w:date="2025-08-28T15:56:22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开展</w:t>
              </w:r>
            </w:ins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55" w:author="Administrator" w:date="2025-08-28T15:56:32Z">
              <w:tcPr>
                <w:tcW w:w="100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4场</w:t>
            </w:r>
            <w:ins w:id="156" w:author="xyy" w:date="2025-08-28T15:06:06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新闻</w:t>
              </w:r>
            </w:ins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通讯员培训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，承办3场市级宣讲和1场区级精神文明建设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活动，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统筹街道-社区两级理论宣讲和百姓宣讲活动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57" w:author="Administrator" w:date="2025-08-28T15:56:32Z">
              <w:tcPr>
                <w:tcW w:w="591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58" w:author="Administrator" w:date="2025-08-28T15:56:32Z">
              <w:tcPr>
                <w:tcW w:w="875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59" w:author="Administrator" w:date="2025-08-28T15:56:32Z">
              <w:tcPr>
                <w:tcW w:w="827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61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247" w:hRule="exact"/>
          <w:tblHeader/>
          <w:jc w:val="center"/>
          <w:del w:id="160" w:author="Administrator" w:date="2025-08-28T19:57:20Z"/>
          <w:trPrChange w:id="161" w:author="Administrator" w:date="2025-08-28T15:56:28Z">
            <w:trPr>
              <w:trHeight w:val="1247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162" w:author="Administrator" w:date="2025-08-28T15:56:28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del w:id="163" w:author="Administrator" w:date="2025-08-28T19:57:20Z"/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64" w:author="Administrator" w:date="2025-08-28T15:56:28Z">
              <w:tcPr>
                <w:tcW w:w="962" w:type="dxa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del w:id="165" w:author="Administrator" w:date="2025-08-28T19:57:20Z"/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66" w:author="Administrator" w:date="2025-08-28T15:56:28Z">
              <w:tcPr>
                <w:tcW w:w="1092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del w:id="167" w:author="Administrator" w:date="2025-08-28T19:57:20Z"/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68" w:author="Administrator" w:date="2025-08-28T15:56:28Z">
              <w:tcPr>
                <w:tcW w:w="1964" w:type="dxa"/>
                <w:gridSpan w:val="3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del w:id="169" w:author="Administrator" w:date="2025-08-28T19:57:2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del w:id="170" w:author="Administrator" w:date="2025-08-28T19:57:2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delText>指标</w:delText>
              </w:r>
            </w:del>
            <w:del w:id="171" w:author="Administrator" w:date="2025-08-28T19:57:2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val="en-US" w:eastAsia="zh-CN"/>
                </w:rPr>
                <w:delText>2：订阅下一年度报刊时间</w:delText>
              </w:r>
            </w:del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72" w:author="Administrator" w:date="2025-08-28T15:56:28Z">
              <w:tcPr>
                <w:tcW w:w="103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del w:id="173" w:author="Administrator" w:date="2025-08-28T19:57:2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del w:id="174" w:author="Administrator" w:date="2025-08-28T19:57:2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</w:rPr>
                <w:delText>根据通知下达时间，预计11月份。</w:delText>
              </w:r>
            </w:del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75" w:author="Administrator" w:date="2025-08-28T15:56:28Z">
              <w:tcPr>
                <w:tcW w:w="100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del w:id="176" w:author="Administrator" w:date="2025-08-28T19:57:2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del w:id="177" w:author="Administrator" w:date="2025-08-28T19:57:2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val="en-US" w:eastAsia="zh-CN"/>
                </w:rPr>
                <w:delText>2024年11月</w:delText>
              </w:r>
            </w:del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78" w:author="Administrator" w:date="2025-08-28T15:56:28Z">
              <w:tcPr>
                <w:tcW w:w="591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del w:id="179" w:author="Administrator" w:date="2025-08-28T19:57:2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del w:id="180" w:author="Administrator" w:date="2025-08-28T19:57:2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5</w:delText>
              </w:r>
            </w:del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81" w:author="Administrator" w:date="2025-08-28T15:56:28Z">
              <w:tcPr>
                <w:tcW w:w="875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del w:id="182" w:author="Administrator" w:date="2025-08-28T19:57:2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del w:id="183" w:author="Administrator" w:date="2025-08-28T19:57:2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5</w:delText>
              </w:r>
            </w:del>
          </w:p>
        </w:tc>
        <w:tc>
          <w:tcPr>
            <w:tcW w:w="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84" w:author="Administrator" w:date="2025-08-28T15:56:28Z">
              <w:tcPr>
                <w:tcW w:w="827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del w:id="185" w:author="Administrator" w:date="2025-08-28T19:57:2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86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24" w:hRule="exact"/>
          <w:tblHeader/>
          <w:jc w:val="center"/>
          <w:trPrChange w:id="186" w:author="Administrator" w:date="2025-08-28T15:56:28Z">
            <w:trPr>
              <w:trHeight w:val="624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187" w:author="Administrator" w:date="2025-08-28T15:56:28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88" w:author="Administrator" w:date="2025-08-28T15:56:28Z">
              <w:tcPr>
                <w:tcW w:w="962" w:type="dxa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89" w:author="Administrator" w:date="2025-08-28T15:56:28Z">
              <w:tcPr>
                <w:tcW w:w="1092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90" w:author="Administrator" w:date="2025-08-28T15:56:28Z">
              <w:tcPr>
                <w:tcW w:w="1964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91" w:author="Administrator" w:date="2025-08-28T15:56:28Z">
              <w:tcPr>
                <w:tcW w:w="1035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92" w:author="Administrator" w:date="2025-08-28T15:56:28Z">
              <w:tcPr>
                <w:tcW w:w="1005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58.966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93" w:author="Administrator" w:date="2025-08-28T15:56:28Z">
              <w:tcPr>
                <w:tcW w:w="591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94" w:author="Administrator" w:date="2025-08-28T15:56:28Z">
              <w:tcPr>
                <w:tcW w:w="875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del w:id="195" w:author="Administrator" w:date="2025-08-28T19:57:15Z">
              <w:r>
                <w:rPr>
                  <w:rFonts w:hint="default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delText>5</w:delText>
              </w:r>
            </w:del>
            <w:ins w:id="196" w:author="Administrator" w:date="2025-08-28T19:57:15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10</w:t>
              </w:r>
            </w:ins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97" w:author="Administrator" w:date="2025-08-28T15:56:28Z">
              <w:tcPr>
                <w:tcW w:w="827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98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704" w:hRule="exact"/>
          <w:tblHeader/>
          <w:jc w:val="center"/>
          <w:trPrChange w:id="198" w:author="Administrator" w:date="2025-08-28T15:56:28Z">
            <w:trPr>
              <w:trHeight w:val="2704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199" w:author="Administrator" w:date="2025-08-28T15:56:28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200" w:author="Administrator" w:date="2025-08-28T15:56:28Z">
              <w:tcPr>
                <w:tcW w:w="962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201" w:author="Administrator" w:date="2025-08-28T15:56:28Z">
              <w:tcPr>
                <w:tcW w:w="1092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02" w:author="Administrator" w:date="2025-08-28T15:56:28Z">
              <w:tcPr>
                <w:tcW w:w="1964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指标1：为做好街道中心工作营造良好宣传氛围，提高广外知名度，取得较好的效果。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03" w:author="Administrator" w:date="2025-08-28T15:56:28Z">
              <w:tcPr>
                <w:tcW w:w="103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04" w:author="Administrator" w:date="2025-08-28T15:56:28Z">
              <w:tcPr>
                <w:tcW w:w="1005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持续深化街道</w:t>
            </w:r>
            <w:del w:id="205" w:author="xyy" w:date="2025-08-28T15:06:36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highlight w:val="none"/>
                  <w:lang w:val="en-US" w:eastAsia="zh-CN"/>
                </w:rPr>
                <w:delText>1-4-5</w:delText>
              </w:r>
            </w:del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宣传工作思路，讲好广外故事，传播广外声音</w:t>
            </w:r>
            <w:del w:id="206" w:author="xyy" w:date="2025-08-28T15:06:48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highlight w:val="none"/>
                  <w:lang w:val="en-US" w:eastAsia="zh-CN"/>
                </w:rPr>
                <w:delText>，</w:delText>
              </w:r>
            </w:del>
            <w:del w:id="207" w:author="xyy" w:date="2025-08-28T15:06:48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highlight w:val="none"/>
                </w:rPr>
                <w:delText>有效保障</w:delText>
              </w:r>
            </w:del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08" w:author="Administrator" w:date="2025-08-28T15:56:28Z">
              <w:tcPr>
                <w:tcW w:w="591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09" w:author="Administrator" w:date="2025-08-28T15:56:28Z">
              <w:tcPr>
                <w:tcW w:w="875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10" w:author="Administrator" w:date="2025-08-28T15:56:28Z">
              <w:tcPr>
                <w:tcW w:w="827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211" w:author="Administrator" w:date="2025-08-28T15:56:28Z">
            <w:tblPrEx>
              <w:tblW w:w="892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816" w:hRule="exact"/>
          <w:tblHeader/>
          <w:jc w:val="center"/>
          <w:trPrChange w:id="211" w:author="Administrator" w:date="2025-08-28T15:56:28Z">
            <w:trPr>
              <w:trHeight w:val="816" w:hRule="exact"/>
              <w:tblHeader/>
              <w:jc w:val="center"/>
            </w:trPr>
          </w:trPrChange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  <w:tcPrChange w:id="212" w:author="Administrator" w:date="2025-08-28T15:56:28Z">
              <w:tcPr>
                <w:tcW w:w="577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  <w:tcPrChange w:id="213" w:author="Administrator" w:date="2025-08-28T15:56:28Z">
              <w:tcPr>
                <w:tcW w:w="962" w:type="dxa"/>
                <w:tcBorders>
                  <w:top w:val="single" w:color="auto" w:sz="4" w:space="0"/>
                  <w:left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214" w:author="Administrator" w:date="2025-08-28T15:56:28Z">
              <w:tcPr>
                <w:tcW w:w="1092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15" w:author="Administrator" w:date="2025-08-28T15:56:28Z">
              <w:tcPr>
                <w:tcW w:w="1964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指标1：受益群体满意度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16" w:author="Administrator" w:date="2025-08-28T15:56:28Z">
              <w:tcPr>
                <w:tcW w:w="1035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17" w:author="Administrator" w:date="2025-08-28T15:56:28Z">
              <w:tcPr>
                <w:tcW w:w="1005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90%</w:t>
            </w:r>
          </w:p>
        </w:tc>
        <w:tc>
          <w:tcPr>
            <w:tcW w:w="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18" w:author="Administrator" w:date="2025-08-28T15:56:28Z">
              <w:tcPr>
                <w:tcW w:w="591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19" w:author="Administrator" w:date="2025-08-28T15:56:28Z">
              <w:tcPr>
                <w:tcW w:w="875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20" w:author="Administrator" w:date="2025-08-28T15:56:28Z">
              <w:tcPr>
                <w:tcW w:w="827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tblHeader/>
          <w:jc w:val="center"/>
        </w:trPr>
        <w:tc>
          <w:tcPr>
            <w:tcW w:w="66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99.994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del w:id="221" w:author="xyy" w:date="2025-08-28T15:07:05Z"/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xyy">
    <w15:presenceInfo w15:providerId="None" w15:userId="xy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FF5E8E"/>
    <w:rsid w:val="0E420837"/>
    <w:rsid w:val="1352D7F6"/>
    <w:rsid w:val="138C2DE4"/>
    <w:rsid w:val="13904372"/>
    <w:rsid w:val="1B7F5091"/>
    <w:rsid w:val="1F6E5527"/>
    <w:rsid w:val="2A566BA4"/>
    <w:rsid w:val="37CC57DA"/>
    <w:rsid w:val="397D6532"/>
    <w:rsid w:val="3FC062FA"/>
    <w:rsid w:val="4365667D"/>
    <w:rsid w:val="52D94ACE"/>
    <w:rsid w:val="55A13F74"/>
    <w:rsid w:val="5ABE5EC2"/>
    <w:rsid w:val="5F581B97"/>
    <w:rsid w:val="63E51B3E"/>
    <w:rsid w:val="642209B5"/>
    <w:rsid w:val="6FECE4C2"/>
    <w:rsid w:val="F5DD2D76"/>
    <w:rsid w:val="FA3E720A"/>
    <w:rsid w:val="FEFB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1</Lines>
  <Paragraphs>1</Paragraphs>
  <TotalTime>6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2022-02-09T07:11:00Z</dcterms:created>
  <dc:creator>王雅婧</dc:creator>
  <cp:lastModifiedBy>Administrator</cp:lastModifiedBy>
  <dcterms:modified xsi:type="dcterms:W3CDTF">2025-08-28T11:57:24Z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E794458BB81AF70CD34FD2676C729142_42</vt:lpwstr>
  </property>
</Properties>
</file>