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2"/>
        <w:gridCol w:w="624"/>
        <w:gridCol w:w="1208"/>
        <w:gridCol w:w="132"/>
        <w:gridCol w:w="1035"/>
        <w:gridCol w:w="1005"/>
        <w:gridCol w:w="520"/>
        <w:gridCol w:w="239"/>
        <w:gridCol w:w="265"/>
        <w:gridCol w:w="571"/>
        <w:gridCol w:w="698"/>
        <w:tblGridChange w:id="0">
          <w:tblGrid>
            <w:gridCol w:w="577"/>
            <w:gridCol w:w="962"/>
            <w:gridCol w:w="1092"/>
            <w:gridCol w:w="624"/>
            <w:gridCol w:w="1208"/>
            <w:gridCol w:w="132"/>
            <w:gridCol w:w="1035"/>
            <w:gridCol w:w="1005"/>
            <w:gridCol w:w="520"/>
            <w:gridCol w:w="239"/>
            <w:gridCol w:w="265"/>
            <w:gridCol w:w="571"/>
            <w:gridCol w:w="698"/>
          </w:tblGrid>
        </w:tblGridChange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tblHeader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tblHeader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广外街道新媒体采编、运维服务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党群工作办公室（宣传）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tblHeader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" w:author="Administrator" w:date="2025-08-28T15:15:01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84" w:hRule="atLeast"/>
          <w:tblHeader/>
          <w:jc w:val="center"/>
          <w:trPrChange w:id="1" w:author="Administrator" w:date="2025-08-28T15:15:01Z">
            <w:trPr>
              <w:trHeight w:val="384" w:hRule="atLeast"/>
              <w:tblHeader/>
              <w:jc w:val="center"/>
            </w:trPr>
          </w:trPrChange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" w:author="Administrator" w:date="2025-08-28T15:15:01Z">
              <w:tcPr>
                <w:tcW w:w="577" w:type="dxa"/>
                <w:vMerge w:val="restart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" w:author="Administrator" w:date="2025-08-28T15:15:01Z">
              <w:tcPr>
                <w:tcW w:w="5053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" w:author="Administrator" w:date="2025-08-28T15:15:01Z">
              <w:tcPr>
                <w:tcW w:w="3298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" w:author="Administrator" w:date="2025-08-28T15:15:02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210" w:hRule="atLeast"/>
          <w:tblHeader/>
          <w:jc w:val="center"/>
          <w:trPrChange w:id="5" w:author="Administrator" w:date="2025-08-28T15:15:02Z">
            <w:trPr>
              <w:trHeight w:val="2120" w:hRule="atLeas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6" w:author="Administrator" w:date="2025-08-28T15:15:02Z">
              <w:tcPr>
                <w:tcW w:w="577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" w:author="Administrator" w:date="2025-08-28T15:15:02Z">
              <w:tcPr>
                <w:tcW w:w="5053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加强基层宣传思想</w:t>
            </w:r>
            <w:ins w:id="8" w:author="xyy" w:date="2025-08-28T15:01:48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文化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和精神文明建设工作，提升街道外宣工作水平，进一步畅通街道与地区居民</w:t>
            </w:r>
            <w:ins w:id="9" w:author="xyy" w:date="2025-08-28T15:01:58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之间</w:t>
              </w:r>
            </w:ins>
            <w:del w:id="10" w:author="xyy" w:date="2025-08-28T15:01:59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delText>间</w:delText>
              </w:r>
            </w:del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的交流沟通渠道，形成良好的地区舆论氛围。</w:t>
            </w:r>
          </w:p>
        </w:tc>
        <w:tc>
          <w:tcPr>
            <w:tcW w:w="43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" w:author="Administrator" w:date="2025-08-28T15:15:02Z">
              <w:tcPr>
                <w:tcW w:w="3298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del w:id="12" w:author="Administrator" w:date="2025-08-28T15:15:26Z">
              <w:bookmarkStart w:id="0" w:name="_GoBack"/>
              <w:bookmarkEnd w:id="0"/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结合街道重点中心工作，</w:delText>
              </w:r>
            </w:del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“智慧广外”微信公众号全年完成推送896条，其中原创文章574条，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提高地区居民文明素质和城市文明程度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提升居民思想道德水平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营造文明、健康、向上的社会舆论氛围。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tblHeader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指标1：全年</w:t>
            </w:r>
            <w:ins w:id="13" w:author="xyy" w:date="2025-08-28T15:00:49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微信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推送条数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≥600条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896条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ins w:id="14" w:author="xyy" w:date="2025-08-28T15:00:52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微信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原创条数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≥300条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574条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ins w:id="15" w:author="xyy" w:date="2025-08-28T15:01:04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微信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推送及时率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ins w:id="16" w:author="xyy" w:date="2025-08-28T15:00:34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微信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推送时间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根据计划要求进行推送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工作日做好每日</w:t>
            </w:r>
            <w:ins w:id="17" w:author="xyy" w:date="2025-08-28T15:00:31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微信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推送，节假日</w:t>
            </w:r>
            <w:del w:id="18" w:author="xyy" w:date="2025-08-28T15:00:0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delText>按</w:delText>
              </w:r>
            </w:del>
            <w:ins w:id="19" w:author="xyy" w:date="2025-08-28T15:00:0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视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活动开展</w:t>
            </w:r>
            <w:ins w:id="20" w:author="xyy" w:date="2025-08-28T15:00:09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情况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进行推送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≤40万元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40万元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为做好街道中心</w:t>
            </w:r>
            <w:ins w:id="21" w:author="xyy" w:date="2025-08-28T14:59:42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、</w:t>
              </w:r>
            </w:ins>
            <w:ins w:id="22" w:author="xyy" w:date="2025-08-28T14:59:43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重点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工作营造良好宣传氛围，提高广外</w:t>
            </w:r>
            <w:ins w:id="23" w:author="xyy" w:date="2025-08-28T14:59:47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街道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知名度，取得较好的效果。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有效保障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tblHeader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tblHeader/>
          <w:jc w:val="center"/>
        </w:trPr>
        <w:tc>
          <w:tcPr>
            <w:tcW w:w="66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xyy">
    <w15:presenceInfo w15:providerId="None" w15:userId="xyy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582457"/>
    <w:rsid w:val="0E420837"/>
    <w:rsid w:val="108C6215"/>
    <w:rsid w:val="119562DA"/>
    <w:rsid w:val="14B6520B"/>
    <w:rsid w:val="169F3BD3"/>
    <w:rsid w:val="1EE43E2A"/>
    <w:rsid w:val="28635CEE"/>
    <w:rsid w:val="397D6532"/>
    <w:rsid w:val="4F6518CE"/>
    <w:rsid w:val="51DD6F22"/>
    <w:rsid w:val="53FF85E6"/>
    <w:rsid w:val="565B47B9"/>
    <w:rsid w:val="5C7D0638"/>
    <w:rsid w:val="5F581B97"/>
    <w:rsid w:val="5FFD8954"/>
    <w:rsid w:val="60520281"/>
    <w:rsid w:val="617710BD"/>
    <w:rsid w:val="63E51B3E"/>
    <w:rsid w:val="65FA74FA"/>
    <w:rsid w:val="68295757"/>
    <w:rsid w:val="6B7F49A9"/>
    <w:rsid w:val="6E44459A"/>
    <w:rsid w:val="756B201F"/>
    <w:rsid w:val="B0B56177"/>
    <w:rsid w:val="EDFFA096"/>
    <w:rsid w:val="FA3E720A"/>
    <w:rsid w:val="FFF7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1</Lines>
  <Paragraphs>1</Paragraphs>
  <TotalTime>7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Administrator</cp:lastModifiedBy>
  <dcterms:modified xsi:type="dcterms:W3CDTF">2025-08-28T07:15:28Z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E794458BB81AF70CD34FD2676C729142_42</vt:lpwstr>
  </property>
</Properties>
</file>