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2"/>
        <w:gridCol w:w="718"/>
        <w:gridCol w:w="1114"/>
        <w:gridCol w:w="132"/>
        <w:gridCol w:w="147"/>
        <w:gridCol w:w="699"/>
        <w:gridCol w:w="1360"/>
        <w:gridCol w:w="600"/>
        <w:gridCol w:w="262"/>
        <w:gridCol w:w="575"/>
        <w:gridCol w:w="110"/>
        <w:gridCol w:w="580"/>
        <w:tblGridChange w:id="0">
          <w:tblGrid>
            <w:gridCol w:w="577"/>
            <w:gridCol w:w="962"/>
            <w:gridCol w:w="1092"/>
            <w:gridCol w:w="718"/>
            <w:gridCol w:w="1114"/>
            <w:gridCol w:w="132"/>
            <w:gridCol w:w="1035"/>
            <w:gridCol w:w="1505"/>
            <w:gridCol w:w="377"/>
            <w:gridCol w:w="151"/>
            <w:gridCol w:w="575"/>
            <w:gridCol w:w="110"/>
            <w:gridCol w:w="580"/>
            <w:gridCol w:w="118"/>
          </w:tblGrid>
        </w:tblGridChange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tblHeader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tblHeader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tblHeader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文明城区创建经费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" w:author="Administrator" w:date="2025-08-28T15:51:04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1" w:hRule="exact"/>
          <w:tblHeader/>
          <w:jc w:val="center"/>
          <w:trPrChange w:id="1" w:author="Administrator" w:date="2025-08-28T15:51:04Z">
            <w:trPr>
              <w:gridAfter w:val="1"/>
              <w:wAfter w:w="118" w:type="dxa"/>
              <w:trHeight w:val="29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" w:author="Administrator" w:date="2025-08-28T15:51:04Z">
              <w:tcPr>
                <w:tcW w:w="1539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" w:author="Administrator" w:date="2025-08-28T15:51:04Z">
              <w:tcPr>
                <w:tcW w:w="4091" w:type="dxa"/>
                <w:gridSpan w:val="5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党群工作办公室（宣传）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" w:author="Administrator" w:date="2025-08-28T15:51:04Z">
              <w:tcPr>
                <w:tcW w:w="15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" w:author="Administrator" w:date="2025-08-28T15:51:04Z">
              <w:tcPr>
                <w:tcW w:w="1793" w:type="dxa"/>
                <w:gridSpan w:val="5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" w:author="Administrator" w:date="2025-08-28T15:51:04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1" w:hRule="exact"/>
          <w:tblHeader/>
          <w:jc w:val="center"/>
          <w:trPrChange w:id="6" w:author="Administrator" w:date="2025-08-28T15:51:04Z">
            <w:trPr>
              <w:gridAfter w:val="1"/>
              <w:wAfter w:w="118" w:type="dxa"/>
              <w:trHeight w:val="29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7" w:author="Administrator" w:date="2025-08-28T15:51:04Z">
              <w:tcPr>
                <w:tcW w:w="1539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" w:author="Administrator" w:date="2025-08-28T15:51:04Z">
              <w:tcPr>
                <w:tcW w:w="4091" w:type="dxa"/>
                <w:gridSpan w:val="5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" w:author="Administrator" w:date="2025-08-28T15:51:04Z">
              <w:tcPr>
                <w:tcW w:w="15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" w:author="Administrator" w:date="2025-08-28T15:51:04Z">
              <w:tcPr>
                <w:tcW w:w="1793" w:type="dxa"/>
                <w:gridSpan w:val="5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1" w:author="Administrator" w:date="2025-08-28T15:51:10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81" w:hRule="exact"/>
          <w:tblHeader/>
          <w:jc w:val="center"/>
          <w:trPrChange w:id="11" w:author="Administrator" w:date="2025-08-28T15:51:10Z">
            <w:trPr>
              <w:trHeight w:val="58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" w:author="Administrator" w:date="2025-08-28T15:51:10Z">
              <w:tcPr>
                <w:tcW w:w="1539" w:type="dxa"/>
                <w:gridSpan w:val="2"/>
                <w:vMerge w:val="restar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3" w:author="Administrator" w:date="2025-08-28T15:51:10Z">
              <w:tcPr>
                <w:tcW w:w="181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4" w:author="Administrator" w:date="2025-08-28T15:51:10Z">
              <w:tcPr>
                <w:tcW w:w="111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5" w:author="Administrator" w:date="2025-08-28T15:51:10Z">
              <w:tcPr>
                <w:tcW w:w="11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6" w:author="Administrator" w:date="2025-08-28T15:51:10Z">
              <w:tcPr>
                <w:tcW w:w="15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7" w:author="Administrator" w:date="2025-08-28T15:51:10Z">
              <w:tcPr>
                <w:tcW w:w="377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8" w:author="Administrator" w:date="2025-08-28T15:51:10Z">
              <w:tcPr>
                <w:tcW w:w="836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9" w:author="Administrator" w:date="2025-08-28T15:51:10Z">
              <w:tcPr>
                <w:tcW w:w="698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0" w:author="Administrator" w:date="2025-08-28T15:51:10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5" w:hRule="exact"/>
          <w:tblHeader/>
          <w:jc w:val="center"/>
          <w:trPrChange w:id="20" w:author="Administrator" w:date="2025-08-28T15:51:10Z">
            <w:trPr>
              <w:trHeight w:val="565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1" w:author="Administrator" w:date="2025-08-28T15:51:10Z">
              <w:tcPr>
                <w:tcW w:w="1539" w:type="dxa"/>
                <w:gridSpan w:val="2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2" w:author="Administrator" w:date="2025-08-28T15:51:10Z">
              <w:tcPr>
                <w:tcW w:w="181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3" w:author="Administrator" w:date="2025-08-28T15:51:10Z">
              <w:tcPr>
                <w:tcW w:w="111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4" w:author="Administrator" w:date="2025-08-28T15:51:10Z">
              <w:tcPr>
                <w:tcW w:w="11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5" w:author="Administrator" w:date="2025-08-28T15:51:10Z">
              <w:tcPr>
                <w:tcW w:w="15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64.841214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6" w:author="Administrator" w:date="2025-08-28T15:51:10Z">
              <w:tcPr>
                <w:tcW w:w="377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7" w:author="Administrator" w:date="2025-08-28T15:51:10Z">
              <w:tcPr>
                <w:tcW w:w="836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99.76%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8" w:author="Administrator" w:date="2025-08-28T15:51:10Z">
              <w:tcPr>
                <w:tcW w:w="698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9.976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9" w:author="Administrator" w:date="2025-08-28T15:51:10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1" w:hRule="exact"/>
          <w:tblHeader/>
          <w:jc w:val="center"/>
          <w:trPrChange w:id="29" w:author="Administrator" w:date="2025-08-28T15:51:10Z">
            <w:trPr>
              <w:trHeight w:val="33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30" w:author="Administrator" w:date="2025-08-28T15:51:10Z">
              <w:tcPr>
                <w:tcW w:w="1539" w:type="dxa"/>
                <w:gridSpan w:val="2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1" w:author="Administrator" w:date="2025-08-28T15:51:10Z">
              <w:tcPr>
                <w:tcW w:w="181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2" w:author="Administrator" w:date="2025-08-28T15:51:10Z">
              <w:tcPr>
                <w:tcW w:w="111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3" w:author="Administrator" w:date="2025-08-28T15:51:10Z">
              <w:tcPr>
                <w:tcW w:w="11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4" w:author="Administrator" w:date="2025-08-28T15:51:10Z">
              <w:tcPr>
                <w:tcW w:w="15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64.841214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5" w:author="Administrator" w:date="2025-08-28T15:51:10Z">
              <w:tcPr>
                <w:tcW w:w="377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6" w:author="Administrator" w:date="2025-08-28T15:51:10Z">
              <w:tcPr>
                <w:tcW w:w="836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99.76%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7" w:author="Administrator" w:date="2025-08-28T15:51:10Z">
              <w:tcPr>
                <w:tcW w:w="698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8" w:author="Administrator" w:date="2025-08-28T15:51:10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1" w:hRule="exact"/>
          <w:tblHeader/>
          <w:jc w:val="center"/>
          <w:trPrChange w:id="38" w:author="Administrator" w:date="2025-08-28T15:51:10Z">
            <w:trPr>
              <w:trHeight w:val="29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39" w:author="Administrator" w:date="2025-08-28T15:51:10Z">
              <w:tcPr>
                <w:tcW w:w="1539" w:type="dxa"/>
                <w:gridSpan w:val="2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0" w:author="Administrator" w:date="2025-08-28T15:51:10Z">
              <w:tcPr>
                <w:tcW w:w="181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1" w:author="Administrator" w:date="2025-08-28T15:51:10Z">
              <w:tcPr>
                <w:tcW w:w="111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2" w:author="Administrator" w:date="2025-08-28T15:51:10Z">
              <w:tcPr>
                <w:tcW w:w="11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3" w:author="Administrator" w:date="2025-08-28T15:51:10Z">
              <w:tcPr>
                <w:tcW w:w="15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4" w:author="Administrator" w:date="2025-08-28T15:51:10Z">
              <w:tcPr>
                <w:tcW w:w="377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5" w:author="Administrator" w:date="2025-08-28T15:51:10Z">
              <w:tcPr>
                <w:tcW w:w="836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6" w:author="Administrator" w:date="2025-08-28T15:51:10Z">
              <w:tcPr>
                <w:tcW w:w="698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7" w:author="Administrator" w:date="2025-08-28T15:51:10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1" w:hRule="exact"/>
          <w:tblHeader/>
          <w:jc w:val="center"/>
          <w:trPrChange w:id="47" w:author="Administrator" w:date="2025-08-28T15:51:10Z">
            <w:trPr>
              <w:trHeight w:val="29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48" w:author="Administrator" w:date="2025-08-28T15:51:10Z">
              <w:tcPr>
                <w:tcW w:w="1539" w:type="dxa"/>
                <w:gridSpan w:val="2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9" w:author="Administrator" w:date="2025-08-28T15:51:10Z">
              <w:tcPr>
                <w:tcW w:w="181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0" w:author="Administrator" w:date="2025-08-28T15:51:10Z">
              <w:tcPr>
                <w:tcW w:w="111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1" w:author="Administrator" w:date="2025-08-28T15:51:10Z">
              <w:tcPr>
                <w:tcW w:w="11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2" w:author="Administrator" w:date="2025-08-28T15:51:10Z">
              <w:tcPr>
                <w:tcW w:w="15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3" w:author="Administrator" w:date="2025-08-28T15:51:10Z">
              <w:tcPr>
                <w:tcW w:w="377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4" w:author="Administrator" w:date="2025-08-28T15:51:10Z">
              <w:tcPr>
                <w:tcW w:w="836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5" w:author="Administrator" w:date="2025-08-28T15:51:10Z">
              <w:tcPr>
                <w:tcW w:w="698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6" w:author="Administrator" w:date="2025-08-28T15:51:16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4" w:hRule="atLeast"/>
          <w:tblHeader/>
          <w:jc w:val="center"/>
          <w:trPrChange w:id="56" w:author="Administrator" w:date="2025-08-28T15:51:16Z">
            <w:trPr>
              <w:gridAfter w:val="1"/>
              <w:wAfter w:w="118" w:type="dxa"/>
              <w:trHeight w:val="284" w:hRule="atLeast"/>
              <w:tblHeader/>
              <w:jc w:val="center"/>
            </w:trPr>
          </w:trPrChange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57" w:author="Administrator" w:date="2025-08-28T15:51:16Z">
              <w:tcPr>
                <w:tcW w:w="577" w:type="dxa"/>
                <w:vMerge w:val="restart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8" w:author="Administrator" w:date="2025-08-28T15:51:16Z">
              <w:tcPr>
                <w:tcW w:w="5053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9" w:author="Administrator" w:date="2025-08-28T15:51:16Z">
              <w:tcPr>
                <w:tcW w:w="3298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0" w:author="Administrator" w:date="2025-08-28T15:51:23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331" w:hRule="atLeast"/>
          <w:tblHeader/>
          <w:jc w:val="center"/>
          <w:trPrChange w:id="60" w:author="Administrator" w:date="2025-08-28T15:51:23Z">
            <w:trPr>
              <w:gridAfter w:val="1"/>
              <w:wAfter w:w="118" w:type="dxa"/>
              <w:trHeight w:val="2751" w:hRule="atLeas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61" w:author="Administrator" w:date="2025-08-28T15:51:23Z">
              <w:tcPr>
                <w:tcW w:w="577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62" w:author="Administrator" w:date="2025-08-28T15:51:23Z">
              <w:tcPr>
                <w:tcW w:w="5053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提高地区居民文明素质和城市文明程度；打造好精神文明建设的“道德名片”，不断提升区域形象，增强区域经济社会发展的“软实力”；营造文明、健康、向上的社会舆论氛围；丰富居民群众的业余生活，提高</w:t>
            </w:r>
            <w:ins w:id="63" w:author="xyy" w:date="2025-08-28T14:57:2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文明</w:t>
              </w:r>
            </w:ins>
            <w:ins w:id="64" w:author="xyy" w:date="2025-08-28T14:57:22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城区</w:t>
              </w:r>
            </w:ins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创建工作的知晓率、参与率和支持度。</w:t>
            </w:r>
          </w:p>
        </w:tc>
        <w:tc>
          <w:tcPr>
            <w:tcW w:w="41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65" w:author="Administrator" w:date="2025-08-28T15:51:23Z">
              <w:tcPr>
                <w:tcW w:w="3298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del w:id="66" w:author="Administrator" w:date="2025-08-28T15:51:21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街道持续擦亮“微光闪耀”新时代文明实践品牌，按季度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4场主题活动，承办1场西城区文明养犬嘉年华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活动，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开展“广外60+”学习宣传活动，培育推选“北京榜样”候选人13名，营造文明新风尚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。制作发放12种精神文明宣传海报共8600余张、宣传折页2万份、创城宣传品2.95万份、更新安装创城四件套展板118套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，不断提高地区精神文明建设水平。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7" w:author="Administrator" w:date="2025-08-28T15:51:04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17" w:hRule="exact"/>
          <w:tblHeader/>
          <w:jc w:val="center"/>
          <w:trPrChange w:id="67" w:author="Administrator" w:date="2025-08-28T15:51:04Z">
            <w:trPr>
              <w:gridAfter w:val="1"/>
              <w:wAfter w:w="118" w:type="dxa"/>
              <w:trHeight w:val="517" w:hRule="exact"/>
              <w:tblHeader/>
              <w:jc w:val="center"/>
            </w:trPr>
          </w:trPrChange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  <w:tcPrChange w:id="68" w:author="Administrator" w:date="2025-08-28T15:51:04Z">
              <w:tcPr>
                <w:tcW w:w="577" w:type="dxa"/>
                <w:vMerge w:val="restart"/>
                <w:tcBorders>
                  <w:top w:val="nil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69" w:author="Administrator" w:date="2025-08-28T15:51:04Z">
              <w:tcPr>
                <w:tcW w:w="96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0" w:author="Administrator" w:date="2025-08-28T15:51:04Z">
              <w:tcPr>
                <w:tcW w:w="10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1" w:author="Administrator" w:date="2025-08-28T15:51:04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2" w:author="Administrator" w:date="2025-08-28T15:51:04Z">
              <w:tcPr>
                <w:tcW w:w="103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3" w:author="Administrator" w:date="2025-08-28T15:51:04Z">
              <w:tcPr>
                <w:tcW w:w="15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4" w:author="Administrator" w:date="2025-08-28T15:51:04Z">
              <w:tcPr>
                <w:tcW w:w="528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5" w:author="Administrator" w:date="2025-08-28T15:51:04Z">
              <w:tcPr>
                <w:tcW w:w="57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6" w:author="Administrator" w:date="2025-08-28T15:51:04Z">
              <w:tcPr>
                <w:tcW w:w="69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77" w:author="Administrator" w:date="2025-08-28T15:51:04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34" w:hRule="exact"/>
          <w:tblHeader/>
          <w:jc w:val="center"/>
          <w:trPrChange w:id="77" w:author="Administrator" w:date="2025-08-28T15:51:04Z">
            <w:trPr>
              <w:gridAfter w:val="1"/>
              <w:wAfter w:w="118" w:type="dxa"/>
              <w:trHeight w:val="1134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78" w:author="Administrator" w:date="2025-08-28T15:51:04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79" w:author="Administrator" w:date="2025-08-28T15:51:04Z">
              <w:tcPr>
                <w:tcW w:w="962" w:type="dxa"/>
                <w:vMerge w:val="restart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80" w:author="Administrator" w:date="2025-08-28T15:51:04Z">
              <w:tcPr>
                <w:tcW w:w="1092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1" w:author="Administrator" w:date="2025-08-28T15:51:04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指标1：创建文明城区覆盖的社区数量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2" w:author="Administrator" w:date="2025-08-28T15:51:04Z">
              <w:tcPr>
                <w:tcW w:w="103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≥38个社区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3" w:author="Administrator" w:date="2025-08-28T15:51:04Z">
              <w:tcPr>
                <w:tcW w:w="15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38个社区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4" w:author="Administrator" w:date="2025-08-28T15:51:04Z">
              <w:tcPr>
                <w:tcW w:w="528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5" w:author="Administrator" w:date="2025-08-28T15:51:04Z">
              <w:tcPr>
                <w:tcW w:w="57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6" w:author="Administrator" w:date="2025-08-28T15:51:04Z">
              <w:tcPr>
                <w:tcW w:w="69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87" w:author="Administrator" w:date="2025-08-28T15:51:04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873" w:hRule="exact"/>
          <w:tblHeader/>
          <w:jc w:val="center"/>
          <w:trPrChange w:id="87" w:author="Administrator" w:date="2025-08-28T15:51:04Z">
            <w:trPr>
              <w:gridAfter w:val="1"/>
              <w:wAfter w:w="118" w:type="dxa"/>
              <w:trHeight w:val="873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88" w:author="Administrator" w:date="2025-08-28T15:51:04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89" w:author="Administrator" w:date="2025-08-28T15:51:04Z">
              <w:tcPr>
                <w:tcW w:w="962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  <w:tcPrChange w:id="90" w:author="Administrator" w:date="2025-08-28T15:51:04Z">
              <w:tcPr>
                <w:tcW w:w="1092" w:type="dxa"/>
                <w:tcBorders>
                  <w:top w:val="nil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91" w:author="Administrator" w:date="2025-08-28T15:51:04Z">
              <w:tcPr>
                <w:tcW w:w="1964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提高</w:t>
            </w:r>
            <w:ins w:id="92" w:author="xyy" w:date="2025-08-28T14:57:38Z">
              <w:r>
                <w:rPr>
                  <w:rFonts w:hint="eastAsia" w:ascii="宋体" w:hAnsi="宋体" w:eastAsia="宋体" w:cs="宋体"/>
                  <w:i w:val="0"/>
                  <w:color w:val="auto"/>
                  <w:kern w:val="0"/>
                  <w:sz w:val="18"/>
                  <w:szCs w:val="18"/>
                  <w:u w:val="none"/>
                  <w:lang w:val="en-US" w:eastAsia="zh-CN" w:bidi="ar"/>
                </w:rPr>
                <w:t>文明</w:t>
              </w:r>
            </w:ins>
            <w:ins w:id="93" w:author="xyy" w:date="2025-08-28T14:57:41Z">
              <w:r>
                <w:rPr>
                  <w:rFonts w:hint="eastAsia" w:ascii="宋体" w:hAnsi="宋体" w:eastAsia="宋体" w:cs="宋体"/>
                  <w:i w:val="0"/>
                  <w:color w:val="auto"/>
                  <w:kern w:val="0"/>
                  <w:sz w:val="18"/>
                  <w:szCs w:val="18"/>
                  <w:u w:val="none"/>
                  <w:lang w:val="en-US" w:eastAsia="zh-CN" w:bidi="ar"/>
                </w:rPr>
                <w:t>城区</w:t>
              </w:r>
            </w:ins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创建工作的知晓率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94" w:author="Administrator" w:date="2025-08-28T15:51:04Z">
              <w:tcPr>
                <w:tcW w:w="103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95" w:author="Administrator" w:date="2025-08-28T15:51:04Z">
              <w:tcPr>
                <w:tcW w:w="150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96" w:author="Administrator" w:date="2025-08-28T15:51:04Z">
              <w:tcPr>
                <w:tcW w:w="52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97" w:author="Administrator" w:date="2025-08-28T15:51:04Z">
              <w:tcPr>
                <w:tcW w:w="57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98" w:author="Administrator" w:date="2025-08-28T15:51:04Z">
              <w:tcPr>
                <w:tcW w:w="690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99" w:author="Administrator" w:date="2025-08-28T15:51:04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35" w:hRule="exact"/>
          <w:tblHeader/>
          <w:jc w:val="center"/>
          <w:trPrChange w:id="99" w:author="Administrator" w:date="2025-08-28T15:51:04Z">
            <w:trPr>
              <w:gridAfter w:val="1"/>
              <w:wAfter w:w="118" w:type="dxa"/>
              <w:trHeight w:val="2535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00" w:author="Administrator" w:date="2025-08-28T15:51:04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01" w:author="Administrator" w:date="2025-08-28T15:51:04Z">
              <w:tcPr>
                <w:tcW w:w="962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  <w:tcPrChange w:id="102" w:author="Administrator" w:date="2025-08-28T15:51:04Z">
              <w:tcPr>
                <w:tcW w:w="1092" w:type="dxa"/>
                <w:tcBorders>
                  <w:top w:val="single" w:color="auto" w:sz="4" w:space="0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03" w:author="Administrator" w:date="2025-08-28T15:51:04Z">
              <w:tcPr>
                <w:tcW w:w="1964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开展各类宣传</w:t>
            </w:r>
            <w:del w:id="104" w:author="xyy" w:date="2025-08-28T14:58:40Z">
              <w:r>
                <w:rPr>
                  <w:rFonts w:hint="eastAsia" w:ascii="宋体" w:hAnsi="宋体" w:eastAsia="宋体" w:cs="宋体"/>
                  <w:i w:val="0"/>
                  <w:color w:val="auto"/>
                  <w:kern w:val="0"/>
                  <w:sz w:val="18"/>
                  <w:szCs w:val="18"/>
                  <w:u w:val="none"/>
                  <w:lang w:val="en-US" w:eastAsia="zh-CN" w:bidi="ar"/>
                </w:rPr>
                <w:delText>品</w:delText>
              </w:r>
            </w:del>
            <w:ins w:id="105" w:author="xyy" w:date="2025-08-28T14:58:40Z">
              <w:r>
                <w:rPr>
                  <w:rFonts w:hint="eastAsia" w:ascii="宋体" w:hAnsi="宋体" w:eastAsia="宋体" w:cs="宋体"/>
                  <w:i w:val="0"/>
                  <w:color w:val="auto"/>
                  <w:kern w:val="0"/>
                  <w:sz w:val="18"/>
                  <w:szCs w:val="18"/>
                  <w:u w:val="none"/>
                  <w:lang w:val="en-US" w:eastAsia="zh-CN" w:bidi="ar"/>
                </w:rPr>
                <w:t>活动</w:t>
              </w:r>
            </w:ins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时间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06" w:author="Administrator" w:date="2025-08-28T15:51:04Z">
              <w:tcPr>
                <w:tcW w:w="103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按实际情况开展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07" w:author="Administrator" w:date="2025-08-28T15:51:04Z">
              <w:tcPr>
                <w:tcW w:w="150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del w:id="108" w:author="xyy" w:date="2025-08-28T14:58:45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购买</w:delText>
              </w:r>
            </w:del>
            <w:ins w:id="109" w:author="xyy" w:date="2025-08-28T14:58:45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印制</w:t>
              </w:r>
            </w:ins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活动宣传品，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制作发放12种精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神文明宣传海报共8600余张、宣传折页2万份、创城宣传品2.95万份、更新安装创城四件套展板118套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10" w:author="Administrator" w:date="2025-08-28T15:51:04Z">
              <w:tcPr>
                <w:tcW w:w="528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11" w:author="Administrator" w:date="2025-08-28T15:51:04Z">
              <w:tcPr>
                <w:tcW w:w="57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12" w:author="Administrator" w:date="2025-08-28T15:51:04Z">
              <w:tcPr>
                <w:tcW w:w="690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13" w:author="Administrator" w:date="2025-08-28T15:51:04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24" w:hRule="exact"/>
          <w:tblHeader/>
          <w:jc w:val="center"/>
          <w:trPrChange w:id="113" w:author="Administrator" w:date="2025-08-28T15:51:04Z">
            <w:trPr>
              <w:gridAfter w:val="1"/>
              <w:wAfter w:w="118" w:type="dxa"/>
              <w:trHeight w:val="624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14" w:author="Administrator" w:date="2025-08-28T15:51:04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15" w:author="Administrator" w:date="2025-08-28T15:51:04Z">
              <w:tcPr>
                <w:tcW w:w="962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16" w:author="Administrator" w:date="2025-08-28T15:51:04Z">
              <w:tcPr>
                <w:tcW w:w="109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7" w:author="Administrator" w:date="2025-08-28T15:51:04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8" w:author="Administrator" w:date="2025-08-28T15:51:04Z">
              <w:tcPr>
                <w:tcW w:w="103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≤65万元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9" w:author="Administrator" w:date="2025-08-28T15:51:04Z">
              <w:tcPr>
                <w:tcW w:w="150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64.841214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20" w:author="Administrator" w:date="2025-08-28T15:51:04Z">
              <w:tcPr>
                <w:tcW w:w="528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21" w:author="Administrator" w:date="2025-08-28T15:51:04Z">
              <w:tcPr>
                <w:tcW w:w="57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22" w:author="Administrator" w:date="2025-08-28T15:51:04Z">
              <w:tcPr>
                <w:tcW w:w="69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23" w:author="Administrator" w:date="2025-08-28T15:51:04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879" w:hRule="exact"/>
          <w:tblHeader/>
          <w:jc w:val="center"/>
          <w:trPrChange w:id="123" w:author="Administrator" w:date="2025-08-28T15:51:04Z">
            <w:trPr>
              <w:gridAfter w:val="1"/>
              <w:wAfter w:w="118" w:type="dxa"/>
              <w:trHeight w:val="2879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24" w:author="Administrator" w:date="2025-08-28T15:51:04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5" w:author="Administrator" w:date="2025-08-28T15:51:04Z">
              <w:tcPr>
                <w:tcW w:w="962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6" w:author="Administrator" w:date="2025-08-28T15:51:04Z">
              <w:tcPr>
                <w:tcW w:w="1092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27" w:author="Administrator" w:date="2025-08-28T15:51:04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del w:id="128" w:author="Administrator" w:date="2025-08-28T15:51:35Z">
              <w:bookmarkStart w:id="0" w:name="_GoBack"/>
              <w:bookmarkEnd w:id="0"/>
              <w:r>
                <w:rPr>
                  <w:rFonts w:hint="eastAsia" w:ascii="宋体" w:hAnsi="宋体" w:eastAsia="宋体" w:cs="宋体"/>
                  <w:i w:val="0"/>
                  <w:color w:val="auto"/>
                  <w:kern w:val="0"/>
                  <w:sz w:val="18"/>
                  <w:szCs w:val="18"/>
                  <w:u w:val="none"/>
                  <w:lang w:val="en-US" w:eastAsia="zh-CN" w:bidi="ar"/>
                </w:rPr>
                <w:delText>认真贯彻落实中央、市、区对于精神文明建设和文明城区创建工作的要求，</w:delText>
              </w:r>
            </w:del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扎实推进地区文明城区创建工作，使群众的知晓率、参与率和获得感不断增强。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29" w:author="Administrator" w:date="2025-08-28T15:51:04Z">
              <w:tcPr>
                <w:tcW w:w="103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30" w:author="Administrator" w:date="2025-08-28T15:51:04Z">
              <w:tcPr>
                <w:tcW w:w="15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按季度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4场主题活动，承办1场西城区文明养犬嘉年华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活动，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开展“广外60+”学习宣传活动，培育推选“北京榜样”候选人13名，营造文明新风尚</w:t>
            </w:r>
            <w:del w:id="131" w:author="xyy" w:date="2025-08-28T14:58:05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，</w:delText>
              </w:r>
            </w:del>
            <w:del w:id="132" w:author="xyy" w:date="2025-08-28T14:58:05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highlight w:val="none"/>
                </w:rPr>
                <w:delText>有效保障</w:delText>
              </w:r>
            </w:del>
            <w:ins w:id="133" w:author="xyy" w:date="2025-08-28T14:58:05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。</w:t>
              </w:r>
            </w:ins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34" w:author="Administrator" w:date="2025-08-28T15:51:04Z">
              <w:tcPr>
                <w:tcW w:w="528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35" w:author="Administrator" w:date="2025-08-28T15:51:04Z">
              <w:tcPr>
                <w:tcW w:w="57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36" w:author="Administrator" w:date="2025-08-28T15:51:04Z">
              <w:tcPr>
                <w:tcW w:w="69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37" w:author="Administrator" w:date="2025-08-28T15:51:04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816" w:hRule="exact"/>
          <w:tblHeader/>
          <w:jc w:val="center"/>
          <w:trPrChange w:id="137" w:author="Administrator" w:date="2025-08-28T15:51:04Z">
            <w:trPr>
              <w:gridAfter w:val="1"/>
              <w:wAfter w:w="118" w:type="dxa"/>
              <w:trHeight w:val="816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38" w:author="Administrator" w:date="2025-08-28T15:51:04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  <w:tcPrChange w:id="139" w:author="Administrator" w:date="2025-08-28T15:51:04Z">
              <w:tcPr>
                <w:tcW w:w="962" w:type="dxa"/>
                <w:tcBorders>
                  <w:top w:val="single" w:color="auto" w:sz="4" w:space="0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40" w:author="Administrator" w:date="2025-08-28T15:51:04Z">
              <w:tcPr>
                <w:tcW w:w="109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41" w:author="Administrator" w:date="2025-08-28T15:51:04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指标1：受益群体满意度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42" w:author="Administrator" w:date="2025-08-28T15:51:04Z">
              <w:tcPr>
                <w:tcW w:w="103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43" w:author="Administrator" w:date="2025-08-28T15:51:04Z">
              <w:tcPr>
                <w:tcW w:w="150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44" w:author="Administrator" w:date="2025-08-28T15:51:04Z">
              <w:tcPr>
                <w:tcW w:w="528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45" w:author="Administrator" w:date="2025-08-28T15:51:04Z">
              <w:tcPr>
                <w:tcW w:w="57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46" w:author="Administrator" w:date="2025-08-28T15:51:04Z">
              <w:tcPr>
                <w:tcW w:w="69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47" w:author="Administrator" w:date="2025-08-28T15:51:04Z">
            <w:tblPrEx>
              <w:tblW w:w="9046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66" w:hRule="exact"/>
          <w:tblHeader/>
          <w:jc w:val="center"/>
          <w:trPrChange w:id="147" w:author="Administrator" w:date="2025-08-28T15:51:04Z">
            <w:trPr>
              <w:gridAfter w:val="1"/>
              <w:wAfter w:w="118" w:type="dxa"/>
              <w:trHeight w:val="566" w:hRule="exact"/>
              <w:tblHeader/>
              <w:jc w:val="center"/>
            </w:trPr>
          </w:trPrChange>
        </w:trPr>
        <w:tc>
          <w:tcPr>
            <w:tcW w:w="68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48" w:author="Administrator" w:date="2025-08-28T15:51:04Z">
              <w:tcPr>
                <w:tcW w:w="7135" w:type="dxa"/>
                <w:gridSpan w:val="8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49" w:author="Administrator" w:date="2025-08-28T15:51:04Z">
              <w:tcPr>
                <w:tcW w:w="528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50" w:author="Administrator" w:date="2025-08-28T15:51:04Z">
              <w:tcPr>
                <w:tcW w:w="57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99.976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51" w:author="Administrator" w:date="2025-08-28T15:51:04Z">
              <w:tcPr>
                <w:tcW w:w="69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del w:id="152" w:author="xyy" w:date="2025-08-28T14:58:52Z"/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xyy">
    <w15:presenceInfo w15:providerId="None" w15:userId="xyy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5F30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1A0106"/>
    <w:rsid w:val="0D5A2050"/>
    <w:rsid w:val="0E420837"/>
    <w:rsid w:val="2F974186"/>
    <w:rsid w:val="35EF5FAD"/>
    <w:rsid w:val="379A61D8"/>
    <w:rsid w:val="397D6532"/>
    <w:rsid w:val="3FC062FA"/>
    <w:rsid w:val="4365667D"/>
    <w:rsid w:val="55A13F74"/>
    <w:rsid w:val="567B6974"/>
    <w:rsid w:val="5ABE5EC2"/>
    <w:rsid w:val="5F581B97"/>
    <w:rsid w:val="60391F3D"/>
    <w:rsid w:val="60F17E65"/>
    <w:rsid w:val="63E51B3E"/>
    <w:rsid w:val="642209B5"/>
    <w:rsid w:val="68CC3CC3"/>
    <w:rsid w:val="6F42206E"/>
    <w:rsid w:val="6FECE4C2"/>
    <w:rsid w:val="76C53FD1"/>
    <w:rsid w:val="7FFF540D"/>
    <w:rsid w:val="F9F94EB0"/>
    <w:rsid w:val="FA3E720A"/>
    <w:rsid w:val="FE1FE39A"/>
    <w:rsid w:val="FEFB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1</Lines>
  <Paragraphs>1</Paragraphs>
  <TotalTime>9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Administrator</cp:lastModifiedBy>
  <dcterms:modified xsi:type="dcterms:W3CDTF">2025-08-28T07:51:48Z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E794458BB81AF70CD34FD2676C729142_42</vt:lpwstr>
  </property>
</Properties>
</file>